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A124" w14:textId="77777777" w:rsidR="00846870" w:rsidRDefault="00BA7EEA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DO NOT WRITE ON TEST</w:t>
      </w:r>
    </w:p>
    <w:p w14:paraId="20CCBB3F" w14:textId="77777777" w:rsidR="00846870" w:rsidRDefault="00BA7EEA">
      <w:r>
        <w:tab/>
      </w:r>
      <w:r>
        <w:tab/>
      </w:r>
      <w:r>
        <w:tab/>
      </w:r>
    </w:p>
    <w:p w14:paraId="69381934" w14:textId="77777777" w:rsidR="00846870" w:rsidRDefault="00BA7EEA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noProof/>
        </w:rPr>
        <w:drawing>
          <wp:inline distT="0" distB="0" distL="0" distR="0" wp14:anchorId="645F306A" wp14:editId="32D13723">
            <wp:extent cx="2937054" cy="883941"/>
            <wp:effectExtent l="0" t="0" r="0" b="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82BDE5F" w14:textId="77777777" w:rsidR="00846870" w:rsidRDefault="00846870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5FEAD5E" w14:textId="77777777" w:rsidR="00846870" w:rsidRDefault="00BA7EEA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ADMINISTRATIVE SUPPORT CONCEPTS</w:t>
      </w:r>
    </w:p>
    <w:p w14:paraId="064DB43C" w14:textId="77777777" w:rsidR="00846870" w:rsidRDefault="00BA7EEA">
      <w:pPr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>~OPEN EVENT~</w:t>
      </w:r>
    </w:p>
    <w:p w14:paraId="6E082767" w14:textId="77777777" w:rsidR="00846870" w:rsidRDefault="00BA7EEA">
      <w:pPr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72"/>
          <w:szCs w:val="72"/>
        </w:rPr>
        <w:t>(290)</w:t>
      </w:r>
    </w:p>
    <w:p w14:paraId="49DC90CE" w14:textId="77777777" w:rsidR="00846870" w:rsidRDefault="00BA7EEA">
      <w:pPr>
        <w:jc w:val="center"/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eastAsia="Times New Roman" w:hAnsi="Times New Roman" w:cs="Times New Roman"/>
          <w:b/>
          <w:color w:val="C00000"/>
          <w:sz w:val="60"/>
          <w:szCs w:val="60"/>
        </w:rPr>
        <w:t>REGIONAL 2022</w:t>
      </w:r>
    </w:p>
    <w:p w14:paraId="2DAC0860" w14:textId="77777777" w:rsidR="00846870" w:rsidRDefault="0084687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CA270A" w14:textId="77777777" w:rsidR="00846870" w:rsidRDefault="00846870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486E24" w14:textId="77777777" w:rsidR="00846870" w:rsidRDefault="00846870">
      <w:pPr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B64E2B" w14:textId="77777777" w:rsidR="00846870" w:rsidRDefault="00BA7EEA">
      <w:pPr>
        <w:ind w:firstLine="720"/>
        <w:jc w:val="center"/>
        <w:rPr>
          <w:rFonts w:ascii="Times New Roman" w:eastAsia="Times New Roman" w:hAnsi="Times New Roman" w:cs="Times New Roman"/>
          <w:b/>
          <w:color w:val="2E75B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TOTAL POINTS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____________100 Points</w:t>
      </w:r>
    </w:p>
    <w:p w14:paraId="2AE1A176" w14:textId="77777777" w:rsidR="00846870" w:rsidRDefault="0084687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FBFD8A" w14:textId="77777777" w:rsidR="00846870" w:rsidRDefault="00BA7EE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Test Time:  60 minutes</w:t>
      </w:r>
    </w:p>
    <w:p w14:paraId="5A3A7085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EFB92E8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43F9A08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705173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725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MULTIPLE CHOICE</w:t>
      </w:r>
    </w:p>
    <w:p w14:paraId="1959ACC6" w14:textId="77777777" w:rsidR="00846870" w:rsidRDefault="00BA7E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Identify the choice that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completes the statement or answers the question.  </w:t>
      </w:r>
    </w:p>
    <w:p w14:paraId="2045D62A" w14:textId="77777777" w:rsidR="00846870" w:rsidRDefault="00BA7EEA">
      <w:pPr>
        <w:pStyle w:val="Heading3"/>
        <w:keepNext w:val="0"/>
        <w:keepLines w:val="0"/>
        <w:widowControl w:val="0"/>
        <w:numPr>
          <w:ilvl w:val="0"/>
          <w:numId w:val="1"/>
        </w:numPr>
        <w:tabs>
          <w:tab w:val="left" w:pos="360"/>
        </w:tabs>
        <w:spacing w:before="94"/>
        <w:ind w:left="450" w:hanging="450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Choose the correct sentence. </w:t>
      </w:r>
    </w:p>
    <w:p w14:paraId="3235BF82" w14:textId="77777777" w:rsidR="00846870" w:rsidRDefault="00BA7E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the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absense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common cents, the people followed blindly.</w:t>
      </w:r>
    </w:p>
    <w:p w14:paraId="5300A52F" w14:textId="77777777" w:rsidR="00846870" w:rsidRDefault="00BA7E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the absence of common cents, the people followed blindly.</w:t>
      </w:r>
    </w:p>
    <w:p w14:paraId="5ACDD670" w14:textId="77777777" w:rsidR="00846870" w:rsidRDefault="00BA7E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the absence of common sense, the people followed blindly. </w:t>
      </w:r>
    </w:p>
    <w:p w14:paraId="25A862C7" w14:textId="77777777" w:rsidR="00846870" w:rsidRDefault="00BA7EE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the absence of common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sense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people followed blindly. </w:t>
      </w:r>
    </w:p>
    <w:p w14:paraId="47E228D6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4A456A9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Choose the correct sentence.</w:t>
      </w:r>
    </w:p>
    <w:p w14:paraId="6416FC5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leisure trip was ruined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they’re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suitcase being misplaced.</w:t>
      </w:r>
    </w:p>
    <w:p w14:paraId="60DAAAF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liaison trip was ruin by their suit case being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missplaced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DE4D2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leisurely trip was ruined by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suitcase being misplaced.</w:t>
      </w:r>
    </w:p>
    <w:p w14:paraId="4E43AA1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leisure trip was ruined by their suitcase being misplaced.</w:t>
      </w:r>
    </w:p>
    <w:p w14:paraId="14E0052D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334F4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Choose the correct sentence.</w:t>
      </w:r>
    </w:p>
    <w:p w14:paraId="587494D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Your model is faster than the one that landed over there under the gazebo.</w:t>
      </w:r>
    </w:p>
    <w:p w14:paraId="0B7F756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You’re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modal is faster than the one that landed over their under the gazebo.</w:t>
      </w:r>
    </w:p>
    <w:p w14:paraId="33C7636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You’re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model is faster than the one that landed over there under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gazeboo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Your modal is faster than the one that landed over there under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gazeboo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3C6938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9D28D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Choose the correct sentence.</w:t>
      </w:r>
    </w:p>
    <w:p w14:paraId="0B33987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Is it impolite to wear a hat inside a building?</w:t>
      </w:r>
    </w:p>
    <w:p w14:paraId="556DFDF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It’s impolite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hat inside a building.</w:t>
      </w:r>
    </w:p>
    <w:p w14:paraId="77B44DD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Its impolite to wear a hat inside a building.</w:t>
      </w:r>
    </w:p>
    <w:p w14:paraId="5B1BD10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Is it impolite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hat inside a building?</w:t>
      </w:r>
    </w:p>
    <w:p w14:paraId="552FE1B9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F355A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Choose the correct sentence.</w:t>
      </w:r>
    </w:p>
    <w:p w14:paraId="1A2A445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According to are teacher, the reported threat was “I’ll kills you with my bear hands.”</w:t>
      </w:r>
    </w:p>
    <w:p w14:paraId="628C481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According to hour teacher, the reported threat was “I’ll kill you with my bare hands.”</w:t>
      </w:r>
    </w:p>
    <w:p w14:paraId="3AB6AB0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According to are teacher, the reported threat was “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i’ll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kill you with my bare hands”.</w:t>
      </w:r>
    </w:p>
    <w:p w14:paraId="0CCC952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According to our teacher, the reported threat was “I’ll kill you with my bare hands”.</w:t>
      </w:r>
    </w:p>
    <w:p w14:paraId="1F837A19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EFE50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Sally earns $1,358 this week.  She pays $240 in federal tax and $132 in other taxes.  What is her gross pay?</w:t>
      </w:r>
    </w:p>
    <w:p w14:paraId="3B311BA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$1,118</w:t>
      </w:r>
    </w:p>
    <w:p w14:paraId="65FD8EC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$986</w:t>
      </w:r>
    </w:p>
    <w:p w14:paraId="4B5C723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$1,226</w:t>
      </w:r>
    </w:p>
    <w:p w14:paraId="3495973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$1,358</w:t>
      </w:r>
    </w:p>
    <w:p w14:paraId="69D71BE1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7C556D1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Winston is paid $15.60 an hour with no overtime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available to him.  If Winston works 44 hours this week, his gross pay is $686.40.</w:t>
      </w:r>
    </w:p>
    <w:p w14:paraId="7446E9D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5F85B8E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2812F04D" w14:textId="77777777" w:rsidR="00846870" w:rsidRDefault="00BA7E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9997BE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If Bradley is paid a monthly salary of $4,650, then his yearly gross pay is $55,850.</w:t>
      </w:r>
    </w:p>
    <w:p w14:paraId="10336D7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1FFC382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2A028DDA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3F08B6B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Since the amount in the petty cash fund is so small, it is not required to have source documents or receipts nor be locked in a secure location.</w:t>
      </w:r>
    </w:p>
    <w:p w14:paraId="4C557D9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06C0DDA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300445E8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2EFAA0E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of the following would be an acceptable use for petty cash?</w:t>
      </w:r>
    </w:p>
    <w:p w14:paraId="5FFAE28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Rent payment</w:t>
      </w:r>
    </w:p>
    <w:p w14:paraId="36D057F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Monthly travel expenses</w:t>
      </w:r>
    </w:p>
    <w:p w14:paraId="71CC58A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Postage due on a package received</w:t>
      </w:r>
    </w:p>
    <w:p w14:paraId="4772E7E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Monthly internet usage expense</w:t>
      </w:r>
    </w:p>
    <w:p w14:paraId="1E37308F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464E94C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If Alex has a base pay of $2,000 a month and is paid 3% commission on all sales over $10,000, what is her gross pay if she sold $34,000 this month?</w:t>
      </w:r>
    </w:p>
    <w:p w14:paraId="4FAF2E7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$720</w:t>
      </w:r>
    </w:p>
    <w:p w14:paraId="0E95D18A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$1,020</w:t>
      </w:r>
    </w:p>
    <w:p w14:paraId="249453D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$2,720</w:t>
      </w:r>
    </w:p>
    <w:p w14:paraId="6961BF4A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$3,020</w:t>
      </w:r>
    </w:p>
    <w:p w14:paraId="65F465B4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6BEE92D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markup rate is 40% for the dress pants that cost the retailer $25.  The item will be sold for ______ retail.</w:t>
      </w:r>
    </w:p>
    <w:p w14:paraId="3A8423E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$30</w:t>
      </w:r>
    </w:p>
    <w:p w14:paraId="7A6196F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$35</w:t>
      </w:r>
    </w:p>
    <w:p w14:paraId="0CE8E02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$40</w:t>
      </w:r>
    </w:p>
    <w:p w14:paraId="5CEC76B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$45</w:t>
      </w:r>
    </w:p>
    <w:p w14:paraId="7692FA95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7FA4177E" w14:textId="7134FC41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inventory method FIFO means </w:t>
      </w:r>
      <w:sdt>
        <w:sdtPr>
          <w:tag w:val="goog_rdk_0"/>
          <w:id w:val="1867017578"/>
        </w:sdtPr>
        <w:sdtEndPr/>
        <w:sdtContent>
          <w:ins w:id="0" w:author="Jeannette Barreto" w:date="2021-07-15T05:23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that the oldest</w:t>
            </w:r>
          </w:ins>
        </w:sdtContent>
      </w:sdt>
      <w:sdt>
        <w:sdtPr>
          <w:tag w:val="goog_rdk_1"/>
          <w:id w:val="-845099600"/>
        </w:sdtPr>
        <w:sdtEndPr/>
        <w:sdtContent>
          <w:r w:rsidR="005A3433">
            <w:t xml:space="preserve"> 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items purchased </w:t>
      </w:r>
      <w:sdt>
        <w:sdtPr>
          <w:tag w:val="goog_rdk_2"/>
          <w:id w:val="1054740343"/>
        </w:sdtPr>
        <w:sdtEndPr/>
        <w:sdtContent>
          <w:ins w:id="1" w:author="Jeannette Barreto" w:date="2021-07-15T05:23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 sold</w:t>
            </w:r>
          </w:ins>
        </w:sdtContent>
      </w:sdt>
      <w:r w:rsidR="005A3433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first.</w:t>
      </w:r>
    </w:p>
    <w:p w14:paraId="5526363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35FB603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07A6A4E1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1F0FF42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When using the ______ inventory valuation method the cost of the inventory reported on the balance sheet represents the cost of the inventory most recently purchased. </w:t>
      </w:r>
    </w:p>
    <w:p w14:paraId="421545C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LIFO</w:t>
      </w:r>
    </w:p>
    <w:p w14:paraId="4523523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FIFO</w:t>
      </w:r>
    </w:p>
    <w:p w14:paraId="7716D1A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Weighted Average Cost</w:t>
      </w:r>
    </w:p>
    <w:p w14:paraId="417648F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Specific Identification</w:t>
      </w:r>
    </w:p>
    <w:p w14:paraId="71DAF0D7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77566DA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You need to purchase material for a blanket.  Which conversions are correct?</w:t>
      </w:r>
    </w:p>
    <w:p w14:paraId="49B8875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One yard of fabric is 3 feet of fabric.</w:t>
      </w:r>
    </w:p>
    <w:p w14:paraId="472CE3F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Three yards of fabric is one foot of fabric.</w:t>
      </w:r>
    </w:p>
    <w:p w14:paraId="2031EF3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One foot of fabric is 36 inches of fabric.</w:t>
      </w:r>
    </w:p>
    <w:p w14:paraId="36B205B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One yard of fabric is 24 inches of fabric.</w:t>
      </w:r>
    </w:p>
    <w:p w14:paraId="66911770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673D101B" w14:textId="77777777" w:rsidR="00846870" w:rsidRDefault="00BA7E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2C9FD5A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Which of the following would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be an appropriate expense to be charged to petty cash?</w:t>
      </w:r>
    </w:p>
    <w:p w14:paraId="0AD3DBC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Purchasing a bereavement card for a client.</w:t>
      </w:r>
    </w:p>
    <w:p w14:paraId="7CA2598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Reimbursing an employee for postage.</w:t>
      </w:r>
    </w:p>
    <w:p w14:paraId="7B513E6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Purchasing flowers for your spouse.</w:t>
      </w:r>
    </w:p>
    <w:p w14:paraId="76D49FD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Reimbursing an employee for mileage.</w:t>
      </w:r>
    </w:p>
    <w:p w14:paraId="560580AE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2C26713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equation for simple interest is usually stated as ______.</w:t>
      </w:r>
    </w:p>
    <w:p w14:paraId="59D3562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Principle * Interest * Time</w:t>
      </w:r>
    </w:p>
    <w:p w14:paraId="1B9CEEF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Rate * Time * Months</w:t>
      </w:r>
    </w:p>
    <w:p w14:paraId="6E88103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Principle * Time* Years</w:t>
      </w:r>
    </w:p>
    <w:p w14:paraId="74E2ADF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Principle * Rate * Time</w:t>
      </w:r>
    </w:p>
    <w:p w14:paraId="373918E0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247C271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If the exchange rate of US dollars to Euros is .83 then $10 is equal to ______.</w:t>
      </w:r>
    </w:p>
    <w:p w14:paraId="49F53FE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€0.83</w:t>
      </w:r>
    </w:p>
    <w:p w14:paraId="60A2505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€8.30</w:t>
      </w:r>
    </w:p>
    <w:p w14:paraId="4DF22E3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€83.00</w:t>
      </w:r>
    </w:p>
    <w:p w14:paraId="5EE3EEC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€10.00</w:t>
      </w:r>
    </w:p>
    <w:p w14:paraId="694C8A0E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385930A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of the following reasons would it be appropriate to interrupt the CEO during a meeting?</w:t>
      </w:r>
    </w:p>
    <w:p w14:paraId="50AC29E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To receive a call from her spouse.</w:t>
      </w:r>
    </w:p>
    <w:p w14:paraId="77D0FF8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To sign the payroll requests.</w:t>
      </w:r>
    </w:p>
    <w:p w14:paraId="27E6B74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To confirm the lunch order.</w:t>
      </w:r>
    </w:p>
    <w:p w14:paraId="591105D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To notify the CEO of a potential threat. </w:t>
      </w:r>
    </w:p>
    <w:p w14:paraId="7D1AD389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0932305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420" w:hanging="4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A customer believes that your product is not waterproof.  What is the best way to handle this customer?</w:t>
      </w:r>
    </w:p>
    <w:p w14:paraId="657495E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Explain that you are an expert in this field and if you say it is waterproof, then it is truly waterproof.</w:t>
      </w:r>
    </w:p>
    <w:p w14:paraId="44A6954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Demonstrate the product’s waterproof ability to the customer. </w:t>
      </w:r>
    </w:p>
    <w:p w14:paraId="45B9BC0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Show the customer the product’s tag that states it is waterproof.</w:t>
      </w:r>
    </w:p>
    <w:p w14:paraId="016E4BD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Have your manager explain that the product is waterproof. </w:t>
      </w:r>
    </w:p>
    <w:p w14:paraId="7F5FD935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</w:p>
    <w:p w14:paraId="1B1CB44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of the following is an example of good customer service?</w:t>
      </w:r>
    </w:p>
    <w:p w14:paraId="373BD32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Stretching a deadline due to poor planning.</w:t>
      </w:r>
    </w:p>
    <w:p w14:paraId="0D1FE865" w14:textId="22BE1082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Allow all phone calls to go to </w:t>
      </w:r>
      <w:sdt>
        <w:sdtPr>
          <w:tag w:val="goog_rdk_4"/>
          <w:id w:val="-480932595"/>
        </w:sdtPr>
        <w:sdtEndPr/>
        <w:sdtContent>
          <w:ins w:id="2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voicemail</w:t>
            </w:r>
          </w:ins>
        </w:sdtContent>
      </w:sdt>
      <w:sdt>
        <w:sdtPr>
          <w:tag w:val="goog_rdk_5"/>
          <w:id w:val="2136520108"/>
        </w:sdtPr>
        <w:sdtEndPr/>
        <w:sdtContent>
          <w:del w:id="3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delText>voice mail</w:delText>
            </w:r>
          </w:del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 so you can listen to them multiple times.</w:t>
      </w:r>
    </w:p>
    <w:p w14:paraId="1C2315C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Focus on the customer not making the sale.</w:t>
      </w:r>
    </w:p>
    <w:p w14:paraId="090737C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Looking up the standard return policy for the customer. </w:t>
      </w:r>
    </w:p>
    <w:p w14:paraId="74F3A7E1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</w:p>
    <w:p w14:paraId="427C53B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An acceptable salutation is ______.</w:t>
      </w:r>
    </w:p>
    <w:p w14:paraId="36A5037A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sincerely</w:t>
      </w:r>
    </w:p>
    <w:p w14:paraId="7383314A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dear </w:t>
      </w:r>
    </w:p>
    <w:p w14:paraId="0B06D92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cordially</w:t>
      </w:r>
    </w:p>
    <w:p w14:paraId="20C5449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regards</w:t>
      </w:r>
    </w:p>
    <w:p w14:paraId="4AE65BFB" w14:textId="77777777" w:rsidR="00846870" w:rsidRDefault="00BA7E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02638C5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eading=h.gjdgxs" w:colFirst="0" w:colLast="0"/>
      <w:bookmarkEnd w:id="4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After completing your monthly budget, you identify your disposable income to be less than $10 for the month.  What could you do to increase your disposable income?</w:t>
      </w:r>
    </w:p>
    <w:p w14:paraId="400ADAF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Drink water instead of pop.</w:t>
      </w:r>
    </w:p>
    <w:p w14:paraId="7B7FF46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Eat out more often since it is cheaper than cooking at home.</w:t>
      </w:r>
    </w:p>
    <w:p w14:paraId="76CFF1C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Add a streaming service to occupy your time, so you don’t shop online.</w:t>
      </w:r>
    </w:p>
    <w:p w14:paraId="227A46F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Buy a new car so your gas expense will be less. </w:t>
      </w:r>
    </w:p>
    <w:p w14:paraId="48014114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</w:p>
    <w:p w14:paraId="732A83D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81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 a word processing application, the ______ allows the user to see the document on a mock sheet of paper.</w:t>
      </w:r>
    </w:p>
    <w:p w14:paraId="410FC3D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one-page </w:t>
      </w:r>
    </w:p>
    <w:p w14:paraId="14D7E92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zoom</w:t>
      </w:r>
      <w:proofErr w:type="gramEnd"/>
    </w:p>
    <w:p w14:paraId="3A17D71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print layout</w:t>
      </w:r>
    </w:p>
    <w:p w14:paraId="3FA3F62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read mode</w:t>
      </w:r>
    </w:p>
    <w:p w14:paraId="10274416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</w:p>
    <w:p w14:paraId="4D6BB48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of the following is an example of negative self-talk?</w:t>
      </w:r>
    </w:p>
    <w:p w14:paraId="37F9127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 knew I could meet my goal before the due date.</w:t>
      </w:r>
    </w:p>
    <w:p w14:paraId="6945D88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You did a great job on the last assignment.</w:t>
      </w:r>
    </w:p>
    <w:p w14:paraId="3791DFC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 know I can do better than everyone else.</w:t>
      </w:r>
    </w:p>
    <w:p w14:paraId="7242E2D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 wish I knew how I was going to meet this deadline.</w:t>
      </w:r>
    </w:p>
    <w:p w14:paraId="0B04E3CB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</w:p>
    <w:p w14:paraId="55A3912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program would most likely be used to create a budget?</w:t>
      </w:r>
    </w:p>
    <w:p w14:paraId="7F03632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Microsoft Excel</w:t>
      </w:r>
    </w:p>
    <w:p w14:paraId="4000741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Google Slides</w:t>
      </w:r>
    </w:p>
    <w:p w14:paraId="6C7164F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Microsoft PowerPoint</w:t>
      </w:r>
    </w:p>
    <w:p w14:paraId="553C8D0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1080" w:hanging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Google Docs</w:t>
      </w:r>
    </w:p>
    <w:p w14:paraId="0EFA8808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3C41498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program would most likely be used to create a newsletter?</w:t>
      </w:r>
    </w:p>
    <w:p w14:paraId="2FADFFA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Microsoft PowerPoint</w:t>
      </w:r>
    </w:p>
    <w:p w14:paraId="41368EE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Microsoft Word</w:t>
      </w:r>
    </w:p>
    <w:p w14:paraId="6515F65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Google Sheets</w:t>
      </w:r>
    </w:p>
    <w:p w14:paraId="16980BB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Google Slides</w:t>
      </w:r>
    </w:p>
    <w:p w14:paraId="620680D0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2E8885C7" w14:textId="5E4E67A4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______ allows </w:t>
      </w:r>
      <w:sdt>
        <w:sdtPr>
          <w:tag w:val="goog_rdk_6"/>
          <w:id w:val="-552845022"/>
        </w:sdtPr>
        <w:sdtEndPr/>
        <w:sdtContent>
          <w:ins w:id="5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 to copy</w:t>
            </w:r>
          </w:ins>
        </w:sdtContent>
      </w:sdt>
      <w:sdt>
        <w:sdtPr>
          <w:tag w:val="goog_rdk_7"/>
          <w:id w:val="405115617"/>
        </w:sdtPr>
        <w:sdtEndPr/>
        <w:sdtContent>
          <w:del w:id="6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delText>you copy</w:delText>
            </w:r>
          </w:del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 the formatting of specific text to multiple other items.</w:t>
      </w:r>
    </w:p>
    <w:p w14:paraId="4680F17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Ctrl + C</w:t>
      </w:r>
    </w:p>
    <w:p w14:paraId="5BBB673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show/hide button</w:t>
      </w:r>
    </w:p>
    <w:p w14:paraId="3F72DFA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Ctrl + P</w:t>
      </w:r>
    </w:p>
    <w:p w14:paraId="34F9DDA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format painter</w:t>
      </w:r>
    </w:p>
    <w:p w14:paraId="70B867E4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6D76801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Ctrl + U is a toggle key that turns on and off the underline function.</w:t>
      </w:r>
    </w:p>
    <w:p w14:paraId="761C489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361ACF0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3D845213" w14:textId="77777777" w:rsidR="00846870" w:rsidRDefault="00BA7E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84D6E4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30.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______ is the process of moving less active information and files to free up space for those that are currently in use. </w:t>
      </w:r>
    </w:p>
    <w:p w14:paraId="6D8C8FA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Backing up</w:t>
      </w:r>
    </w:p>
    <w:p w14:paraId="446FEF2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Archiving</w:t>
      </w:r>
    </w:p>
    <w:p w14:paraId="1536A42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Indexing</w:t>
      </w:r>
    </w:p>
    <w:p w14:paraId="6C45399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Filing</w:t>
      </w:r>
    </w:p>
    <w:p w14:paraId="36BF87F6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6CCFB91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purpose of external communication is to inform, organize, direct, motivate, and/or negotiate within your organization.</w:t>
      </w:r>
    </w:p>
    <w:p w14:paraId="77FB8CB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0851B2D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414635F9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3D916BD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An example of visual communication is a(n) ______.</w:t>
      </w:r>
    </w:p>
    <w:p w14:paraId="0EE2336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job interview</w:t>
      </w:r>
    </w:p>
    <w:p w14:paraId="16D9CCC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chart</w:t>
      </w:r>
    </w:p>
    <w:p w14:paraId="3C91E58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letter</w:t>
      </w:r>
    </w:p>
    <w:p w14:paraId="441E5F5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conference</w:t>
      </w:r>
    </w:p>
    <w:p w14:paraId="5C3BEEB5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024183C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Software such as Microsoft Excel or Google Slides are referred to as ______ software.</w:t>
      </w:r>
    </w:p>
    <w:p w14:paraId="2668291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operating</w:t>
      </w:r>
    </w:p>
    <w:p w14:paraId="04FDA7D0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application</w:t>
      </w:r>
    </w:p>
    <w:p w14:paraId="121B871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integrated</w:t>
      </w:r>
    </w:p>
    <w:p w14:paraId="451B585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utility </w:t>
      </w:r>
    </w:p>
    <w:p w14:paraId="45192EFD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722C85E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Software that is run automatically when the computer is turned on is referred to as ______ software.</w:t>
      </w:r>
    </w:p>
    <w:p w14:paraId="3119377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operating</w:t>
      </w:r>
    </w:p>
    <w:p w14:paraId="2F71E6EA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application</w:t>
      </w:r>
    </w:p>
    <w:p w14:paraId="3FB45D3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integrated</w:t>
      </w:r>
    </w:p>
    <w:p w14:paraId="05683E3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utility </w:t>
      </w:r>
    </w:p>
    <w:p w14:paraId="0B28029A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18F8850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If a pair of socks cost the store $10 and the store sells it for $13, then the percent of markup is ______.</w:t>
      </w:r>
    </w:p>
    <w:p w14:paraId="1113D7B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3%</w:t>
      </w:r>
    </w:p>
    <w:p w14:paraId="4146C16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13%</w:t>
      </w:r>
    </w:p>
    <w:p w14:paraId="52772C7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20%</w:t>
      </w:r>
    </w:p>
    <w:p w14:paraId="40F0CD9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30%</w:t>
      </w:r>
    </w:p>
    <w:p w14:paraId="710BA17F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663F733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Your manager wants to provide a 5% discount to employees.  If an item sells for $80, what would be the employee discount?</w:t>
      </w:r>
    </w:p>
    <w:p w14:paraId="2B338BA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$4</w:t>
      </w:r>
    </w:p>
    <w:p w14:paraId="73813F8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$8</w:t>
      </w:r>
    </w:p>
    <w:p w14:paraId="406E671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$72</w:t>
      </w:r>
    </w:p>
    <w:p w14:paraId="6676E4B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$76</w:t>
      </w:r>
    </w:p>
    <w:p w14:paraId="7A30C26D" w14:textId="77777777" w:rsidR="00846870" w:rsidRDefault="00BA7E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B9FC52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word is spelled correctly?</w:t>
      </w:r>
    </w:p>
    <w:p w14:paraId="7B5B8F9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mispell</w:t>
      </w:r>
      <w:proofErr w:type="spellEnd"/>
    </w:p>
    <w:p w14:paraId="02A0313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Pharaoh</w:t>
      </w:r>
    </w:p>
    <w:p w14:paraId="568D5FB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wierd</w:t>
      </w:r>
      <w:proofErr w:type="spellEnd"/>
    </w:p>
    <w:p w14:paraId="089D49D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intelligance</w:t>
      </w:r>
      <w:proofErr w:type="spellEnd"/>
    </w:p>
    <w:p w14:paraId="1527B373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2F1C088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word is misspelled?</w:t>
      </w:r>
    </w:p>
    <w:p w14:paraId="61804DBA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pronunciation</w:t>
      </w:r>
    </w:p>
    <w:p w14:paraId="1232D03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handkerchief </w:t>
      </w:r>
    </w:p>
    <w:p w14:paraId="426B445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seperate</w:t>
      </w:r>
      <w:proofErr w:type="spellEnd"/>
    </w:p>
    <w:p w14:paraId="2829C6C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acceptable</w:t>
      </w:r>
    </w:p>
    <w:p w14:paraId="65BC705A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092F0A4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word is misspelled?</w:t>
      </w:r>
    </w:p>
    <w:p w14:paraId="6CAA40F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Wednesday</w:t>
      </w:r>
    </w:p>
    <w:p w14:paraId="5A8B81F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dissolve</w:t>
      </w:r>
    </w:p>
    <w:p w14:paraId="35060E7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sherbert</w:t>
      </w:r>
      <w:proofErr w:type="spellEnd"/>
    </w:p>
    <w:p w14:paraId="4466B3D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bologna </w:t>
      </w:r>
    </w:p>
    <w:p w14:paraId="330F190D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6540D38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40.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word is spelled correctly?</w:t>
      </w:r>
    </w:p>
    <w:p w14:paraId="03009B2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fuschia</w:t>
      </w:r>
      <w:proofErr w:type="spellEnd"/>
    </w:p>
    <w:p w14:paraId="494D9D6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playwrite</w:t>
      </w:r>
      <w:proofErr w:type="spellEnd"/>
    </w:p>
    <w:p w14:paraId="419B8D7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minuscule</w:t>
      </w:r>
    </w:p>
    <w:p w14:paraId="07902A44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ingenius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B2201C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0C86AED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41.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When proofreading a document for your manager, which line would not need to be edited?</w:t>
      </w:r>
    </w:p>
    <w:p w14:paraId="25EEFBD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 person with a disability cannot access the top floor.</w:t>
      </w:r>
    </w:p>
    <w:p w14:paraId="5C408A1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She is a paraplegic and cannot access the top floor.</w:t>
      </w:r>
    </w:p>
    <w:p w14:paraId="32FDD75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 quadriplegic cannot access the top floor.</w:t>
      </w:r>
    </w:p>
    <w:p w14:paraId="4F3BEA2B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man in the wheelchair cannot access the top floor. </w:t>
      </w:r>
    </w:p>
    <w:p w14:paraId="4893563A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575FCA68" w14:textId="18BE41CD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42.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Your boss is getting ready to fly international for the first time.  Which advice</w:t>
      </w:r>
      <w:sdt>
        <w:sdtPr>
          <w:tag w:val="goog_rdk_8"/>
          <w:id w:val="489530223"/>
        </w:sdtPr>
        <w:sdtEndPr/>
        <w:sdtContent>
          <w:del w:id="7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delText xml:space="preserve"> to </w:delText>
            </w:r>
          </w:del>
        </w:sdtContent>
      </w:sdt>
      <w:r w:rsidR="005A3433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you provide her with to assist with the security check?</w:t>
      </w:r>
    </w:p>
    <w:p w14:paraId="10E4E1B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Arrive 15 minutes early for your flight.</w:t>
      </w:r>
    </w:p>
    <w:p w14:paraId="37B496A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Check the list of prohibited items for both countries.</w:t>
      </w:r>
    </w:p>
    <w:p w14:paraId="26037435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Exchange cash before the flight to save time.</w:t>
      </w:r>
    </w:p>
    <w:p w14:paraId="6D8DE74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Wear comfortable clothes due to the length of the flight. </w:t>
      </w:r>
    </w:p>
    <w:p w14:paraId="77EF4AD6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3216FA3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43.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financial statement that shows the progress of the business over a period of time is the ______.</w:t>
      </w:r>
    </w:p>
    <w:p w14:paraId="368AD1C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Income Statement</w:t>
      </w:r>
    </w:p>
    <w:p w14:paraId="069F5E9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Balance Sheet</w:t>
      </w:r>
    </w:p>
    <w:p w14:paraId="2AFBCA40" w14:textId="7C45EE5D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Statement of </w:t>
      </w:r>
      <w:sdt>
        <w:sdtPr>
          <w:tag w:val="goog_rdk_9"/>
          <w:id w:val="872429296"/>
        </w:sdtPr>
        <w:sdtEndPr/>
        <w:sdtContent>
          <w:ins w:id="8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Stockholders</w:t>
            </w:r>
          </w:ins>
        </w:sdtContent>
      </w:sdt>
      <w:sdt>
        <w:sdtPr>
          <w:tag w:val="goog_rdk_10"/>
          <w:id w:val="-604956296"/>
        </w:sdtPr>
        <w:sdtEndPr/>
        <w:sdtContent>
          <w:del w:id="9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delText>Stockholder’s</w:delText>
            </w:r>
          </w:del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 Equity</w:t>
      </w:r>
    </w:p>
    <w:p w14:paraId="188AD078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Cash Flow Statement</w:t>
      </w:r>
    </w:p>
    <w:p w14:paraId="206C4F8E" w14:textId="77777777" w:rsidR="00846870" w:rsidRDefault="00BA7E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634CAC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44.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financial statement that shows the condition of the business on a specific date is the ______.</w:t>
      </w:r>
    </w:p>
    <w:p w14:paraId="62535BF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Income Statement</w:t>
      </w:r>
    </w:p>
    <w:p w14:paraId="32FB73A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Balance Sheet</w:t>
      </w:r>
    </w:p>
    <w:p w14:paraId="738FFF71" w14:textId="16EECD04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Statement of </w:t>
      </w:r>
      <w:sdt>
        <w:sdtPr>
          <w:tag w:val="goog_rdk_11"/>
          <w:id w:val="1405869005"/>
        </w:sdtPr>
        <w:sdtEndPr/>
        <w:sdtContent>
          <w:ins w:id="10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Stockholders</w:t>
            </w:r>
          </w:ins>
        </w:sdtContent>
      </w:sdt>
      <w:sdt>
        <w:sdtPr>
          <w:tag w:val="goog_rdk_12"/>
          <w:id w:val="-1473436685"/>
        </w:sdtPr>
        <w:sdtEndPr/>
        <w:sdtContent>
          <w:del w:id="11" w:author="Jeannette Barreto" w:date="2021-07-15T05:22:00Z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delText>Stockholder’s</w:delText>
            </w:r>
          </w:del>
        </w:sdtContent>
      </w:sdt>
      <w:r>
        <w:rPr>
          <w:rFonts w:ascii="Times New Roman" w:eastAsia="Times New Roman" w:hAnsi="Times New Roman" w:cs="Times New Roman"/>
          <w:sz w:val="24"/>
          <w:szCs w:val="24"/>
        </w:rPr>
        <w:t xml:space="preserve"> Equity</w:t>
      </w:r>
    </w:p>
    <w:p w14:paraId="764779F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Cash Flow Statement</w:t>
      </w:r>
    </w:p>
    <w:p w14:paraId="2F1F4343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5D643A4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45.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To begin work, an employee must fill out a(n) _____.</w:t>
      </w:r>
    </w:p>
    <w:p w14:paraId="691CA6EF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W-2 form</w:t>
      </w:r>
    </w:p>
    <w:p w14:paraId="0B3D034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W-4 form</w:t>
      </w:r>
    </w:p>
    <w:p w14:paraId="3EB4911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Form 1040</w:t>
      </w:r>
    </w:p>
    <w:p w14:paraId="302E08D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1099 Income Statement</w:t>
      </w:r>
    </w:p>
    <w:p w14:paraId="711563B6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</w:p>
    <w:p w14:paraId="5C9F2DE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46.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of the following would be the best font choice for a business letter?</w:t>
      </w:r>
    </w:p>
    <w:p w14:paraId="61B01F2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Serif font 10 point</w:t>
      </w:r>
    </w:p>
    <w:p w14:paraId="3CA8E6A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Serif font 12 point</w:t>
      </w:r>
    </w:p>
    <w:p w14:paraId="36A55E5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Sans Serif font10 point</w:t>
      </w:r>
    </w:p>
    <w:p w14:paraId="01205ED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Sans Serif font 12 point</w:t>
      </w:r>
    </w:p>
    <w:p w14:paraId="51E2F28F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804859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47.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of the following is an example of a variable expense?</w:t>
      </w:r>
    </w:p>
    <w:p w14:paraId="7664289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Gas for car</w:t>
      </w:r>
    </w:p>
    <w:p w14:paraId="7B7613C6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Car payment</w:t>
      </w:r>
    </w:p>
    <w:p w14:paraId="7BE19AE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Rent</w:t>
      </w:r>
    </w:p>
    <w:p w14:paraId="190143A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Car insurance </w:t>
      </w:r>
    </w:p>
    <w:p w14:paraId="608D1124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D78A1E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48.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Which of the following is an example of a fixed expense?</w:t>
      </w:r>
    </w:p>
    <w:p w14:paraId="4DDA53E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Internet </w:t>
      </w:r>
    </w:p>
    <w:p w14:paraId="4BD2795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Pets</w:t>
      </w:r>
    </w:p>
    <w:p w14:paraId="648530E7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Car repairs</w:t>
      </w:r>
    </w:p>
    <w:p w14:paraId="64B2004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Clothes</w:t>
      </w:r>
    </w:p>
    <w:p w14:paraId="1BC0C4DD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4D0071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49.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Credit scores are like golf, the lower the number the better your credit.</w:t>
      </w:r>
    </w:p>
    <w:p w14:paraId="1E16C4B2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6A84ABBD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7EBD7202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CBBCB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It is always better to buy than to rent a home.</w:t>
      </w:r>
    </w:p>
    <w:p w14:paraId="5712F02C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a.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True</w:t>
      </w:r>
    </w:p>
    <w:p w14:paraId="0C94BD53" w14:textId="77777777" w:rsidR="00846870" w:rsidRDefault="00BA7E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False</w:t>
      </w:r>
    </w:p>
    <w:p w14:paraId="412FDDDD" w14:textId="77777777" w:rsidR="00846870" w:rsidRDefault="008468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46870" w:rsidSect="00B26D04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0E35A" w14:textId="77777777" w:rsidR="000A264A" w:rsidRDefault="000A264A">
      <w:pPr>
        <w:spacing w:after="0" w:line="240" w:lineRule="auto"/>
      </w:pPr>
      <w:r>
        <w:separator/>
      </w:r>
    </w:p>
  </w:endnote>
  <w:endnote w:type="continuationSeparator" w:id="0">
    <w:p w14:paraId="0ACBC61A" w14:textId="77777777" w:rsidR="000A264A" w:rsidRDefault="000A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A0CA" w14:textId="77777777" w:rsidR="00846870" w:rsidRDefault="00BA7E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37E6D26D" wp14:editId="2D2371F2">
          <wp:simplePos x="0" y="0"/>
          <wp:positionH relativeFrom="column">
            <wp:posOffset>4924425</wp:posOffset>
          </wp:positionH>
          <wp:positionV relativeFrom="paragraph">
            <wp:posOffset>-191134</wp:posOffset>
          </wp:positionV>
          <wp:extent cx="1496695" cy="450448"/>
          <wp:effectExtent l="0" t="0" r="0" b="0"/>
          <wp:wrapNone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673EE" w14:textId="77777777" w:rsidR="000A264A" w:rsidRDefault="000A264A">
      <w:pPr>
        <w:spacing w:after="0" w:line="240" w:lineRule="auto"/>
      </w:pPr>
      <w:r>
        <w:separator/>
      </w:r>
    </w:p>
  </w:footnote>
  <w:footnote w:type="continuationSeparator" w:id="0">
    <w:p w14:paraId="3045D4A4" w14:textId="77777777" w:rsidR="000A264A" w:rsidRDefault="000A2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427C" w14:textId="77777777" w:rsidR="00846870" w:rsidRDefault="00BA7E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ADMINISTRATIVE SUPPORT CONCEPTS</w:t>
    </w:r>
  </w:p>
  <w:p w14:paraId="458D576D" w14:textId="77777777" w:rsidR="00846870" w:rsidRDefault="00BA7EE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left="-810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REGIONAL 2022</w:t>
    </w:r>
  </w:p>
  <w:p w14:paraId="5A5FDC45" w14:textId="77777777" w:rsidR="00846870" w:rsidRDefault="00BA7EEA">
    <w:pPr>
      <w:ind w:left="-810"/>
      <w:rPr>
        <w:sz w:val="20"/>
        <w:szCs w:val="20"/>
      </w:rPr>
    </w:pPr>
    <w:r>
      <w:rPr>
        <w:rFonts w:ascii="Times New Roman" w:eastAsia="Times New Roman" w:hAnsi="Times New Roman" w:cs="Times New Roman"/>
      </w:rPr>
      <w:t xml:space="preserve">Page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B26D04">
      <w:rPr>
        <w:rFonts w:ascii="Times New Roman" w:eastAsia="Times New Roman" w:hAnsi="Times New Roman" w:cs="Times New Roman"/>
        <w:noProof/>
      </w:rPr>
      <w:t>8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of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NUMPAGES</w:instrText>
    </w:r>
    <w:r>
      <w:rPr>
        <w:rFonts w:ascii="Times New Roman" w:eastAsia="Times New Roman" w:hAnsi="Times New Roman" w:cs="Times New Roman"/>
      </w:rPr>
      <w:fldChar w:fldCharType="separate"/>
    </w:r>
    <w:r w:rsidR="00B26D04">
      <w:rPr>
        <w:rFonts w:ascii="Times New Roman" w:eastAsia="Times New Roman" w:hAnsi="Times New Roman" w:cs="Times New Roman"/>
        <w:noProof/>
      </w:rPr>
      <w:t>8</w:t>
    </w:r>
    <w:r>
      <w:rPr>
        <w:rFonts w:ascii="Times New Roman" w:eastAsia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580"/>
    <w:multiLevelType w:val="multilevel"/>
    <w:tmpl w:val="03DA353E"/>
    <w:lvl w:ilvl="0">
      <w:start w:val="1"/>
      <w:numFmt w:val="lowerLetter"/>
      <w:lvlText w:val="%1."/>
      <w:lvlJc w:val="left"/>
      <w:pPr>
        <w:ind w:left="1086" w:hanging="276"/>
      </w:pPr>
      <w:rPr>
        <w:b w:val="0"/>
        <w:sz w:val="24"/>
        <w:szCs w:val="24"/>
      </w:rPr>
    </w:lvl>
    <w:lvl w:ilvl="1">
      <w:start w:val="1"/>
      <w:numFmt w:val="bullet"/>
      <w:lvlText w:val="ï"/>
      <w:lvlJc w:val="left"/>
      <w:pPr>
        <w:ind w:left="2007" w:hanging="276"/>
      </w:pPr>
    </w:lvl>
    <w:lvl w:ilvl="2">
      <w:start w:val="1"/>
      <w:numFmt w:val="bullet"/>
      <w:lvlText w:val="ï"/>
      <w:lvlJc w:val="left"/>
      <w:pPr>
        <w:ind w:left="2931" w:hanging="276"/>
      </w:pPr>
    </w:lvl>
    <w:lvl w:ilvl="3">
      <w:start w:val="1"/>
      <w:numFmt w:val="bullet"/>
      <w:lvlText w:val="ï"/>
      <w:lvlJc w:val="left"/>
      <w:pPr>
        <w:ind w:left="3855" w:hanging="276"/>
      </w:pPr>
    </w:lvl>
    <w:lvl w:ilvl="4">
      <w:start w:val="1"/>
      <w:numFmt w:val="bullet"/>
      <w:lvlText w:val="ï"/>
      <w:lvlJc w:val="left"/>
      <w:pPr>
        <w:ind w:left="4779" w:hanging="276"/>
      </w:pPr>
    </w:lvl>
    <w:lvl w:ilvl="5">
      <w:start w:val="1"/>
      <w:numFmt w:val="bullet"/>
      <w:lvlText w:val="ï"/>
      <w:lvlJc w:val="left"/>
      <w:pPr>
        <w:ind w:left="5703" w:hanging="276"/>
      </w:pPr>
    </w:lvl>
    <w:lvl w:ilvl="6">
      <w:start w:val="1"/>
      <w:numFmt w:val="bullet"/>
      <w:lvlText w:val="ï"/>
      <w:lvlJc w:val="left"/>
      <w:pPr>
        <w:ind w:left="6627" w:hanging="276"/>
      </w:pPr>
    </w:lvl>
    <w:lvl w:ilvl="7">
      <w:start w:val="1"/>
      <w:numFmt w:val="bullet"/>
      <w:lvlText w:val="ï"/>
      <w:lvlJc w:val="left"/>
      <w:pPr>
        <w:ind w:left="7551" w:hanging="276"/>
      </w:pPr>
    </w:lvl>
    <w:lvl w:ilvl="8">
      <w:start w:val="1"/>
      <w:numFmt w:val="bullet"/>
      <w:lvlText w:val="ï"/>
      <w:lvlJc w:val="left"/>
      <w:pPr>
        <w:ind w:left="8475" w:hanging="276"/>
      </w:pPr>
    </w:lvl>
  </w:abstractNum>
  <w:abstractNum w:abstractNumId="1" w15:restartNumberingAfterBreak="0">
    <w:nsid w:val="6029618A"/>
    <w:multiLevelType w:val="multilevel"/>
    <w:tmpl w:val="4F1E99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870"/>
    <w:rsid w:val="000A264A"/>
    <w:rsid w:val="005A3433"/>
    <w:rsid w:val="00846870"/>
    <w:rsid w:val="00B26D04"/>
    <w:rsid w:val="00BA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538BF"/>
  <w15:docId w15:val="{8134E9C1-B8F2-4357-A713-BFC9EC4F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464D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64D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1464DF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64DF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1464DF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1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DC6B50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C6B50"/>
    <w:rPr>
      <w:rFonts w:eastAsiaTheme="minorEastAsia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464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64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1464DF"/>
    <w:rPr>
      <w:rFonts w:ascii="Cambria" w:eastAsia="Times New Roman" w:hAnsi="Cambria" w:cs="Times New Roman"/>
      <w:b/>
      <w:bCs/>
      <w:color w:val="4F81BD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6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464DF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64DF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1464DF"/>
    <w:pPr>
      <w:spacing w:after="12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1464DF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4D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4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46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6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64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6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64D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6A2238"/>
    <w:rPr>
      <w:color w:val="80808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LH2FHzvHeSAPF1PI/dK10E1bbg==">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McNew, Amber</dc:creator>
  <cp:lastModifiedBy>Patrick Schultz</cp:lastModifiedBy>
  <cp:revision>3</cp:revision>
  <dcterms:created xsi:type="dcterms:W3CDTF">2021-08-15T19:08:00Z</dcterms:created>
  <dcterms:modified xsi:type="dcterms:W3CDTF">2021-09-14T15:56:00Z</dcterms:modified>
</cp:coreProperties>
</file>